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E6C" w:rsidRPr="00E461E6" w:rsidRDefault="00D31E6C" w:rsidP="00616A78">
      <w:pPr>
        <w:tabs>
          <w:tab w:val="left" w:pos="2070"/>
        </w:tabs>
        <w:spacing w:after="240" w:line="360" w:lineRule="auto"/>
        <w:jc w:val="center"/>
        <w:rPr>
          <w:b/>
          <w:sz w:val="48"/>
          <w:szCs w:val="48"/>
        </w:rPr>
      </w:pPr>
      <w:r w:rsidRPr="00E461E6">
        <w:rPr>
          <w:b/>
          <w:sz w:val="48"/>
          <w:szCs w:val="48"/>
        </w:rPr>
        <w:t>The Emcycle</w:t>
      </w:r>
    </w:p>
    <w:p w:rsidR="00D31E6C" w:rsidRPr="00E461E6" w:rsidRDefault="00A227B1" w:rsidP="00616A78">
      <w:pPr>
        <w:tabs>
          <w:tab w:val="left" w:pos="720"/>
        </w:tabs>
        <w:spacing w:after="240" w:line="360" w:lineRule="auto"/>
        <w:rPr>
          <w:sz w:val="36"/>
          <w:szCs w:val="36"/>
        </w:rPr>
      </w:pPr>
      <w:r w:rsidRPr="00E461E6">
        <w:rPr>
          <w:sz w:val="36"/>
          <w:szCs w:val="36"/>
        </w:rPr>
        <w:tab/>
      </w:r>
      <w:r w:rsidR="00D31E6C" w:rsidRPr="00E461E6">
        <w:rPr>
          <w:sz w:val="36"/>
          <w:szCs w:val="36"/>
        </w:rPr>
        <w:t xml:space="preserve">The Emcycle is a wonderful new little invention that combines fun outdoor activities with the protection and convenience of a car. </w:t>
      </w:r>
      <w:r w:rsidRPr="00E461E6">
        <w:rPr>
          <w:sz w:val="36"/>
          <w:szCs w:val="36"/>
        </w:rPr>
        <w:t>It includes headlights, break lights, a seatbelt, air bars, and even cup holders!</w:t>
      </w:r>
    </w:p>
    <w:p w:rsidR="00A227B1" w:rsidRPr="00E461E6" w:rsidRDefault="00A227B1" w:rsidP="00616A78">
      <w:pPr>
        <w:spacing w:after="240" w:line="360" w:lineRule="auto"/>
        <w:rPr>
          <w:sz w:val="36"/>
          <w:szCs w:val="36"/>
        </w:rPr>
      </w:pPr>
      <w:r w:rsidRPr="00E461E6">
        <w:rPr>
          <w:sz w:val="36"/>
          <w:szCs w:val="36"/>
        </w:rPr>
        <w:tab/>
        <w:t>The Emcycle can carry up to 75 pounds of luggage at one time along with your own weight. You can either pedal or have some electrical assistance to get to your destination.</w:t>
      </w:r>
    </w:p>
    <w:p w:rsidR="00616A78" w:rsidRPr="00E461E6" w:rsidRDefault="00616A78" w:rsidP="00616A78">
      <w:pPr>
        <w:spacing w:after="240" w:line="360" w:lineRule="auto"/>
        <w:rPr>
          <w:sz w:val="36"/>
          <w:szCs w:val="36"/>
        </w:rPr>
      </w:pPr>
      <w:r w:rsidRPr="00E461E6">
        <w:rPr>
          <w:noProof/>
          <w:sz w:val="36"/>
          <w:szCs w:val="36"/>
        </w:rPr>
        <w:drawing>
          <wp:anchor distT="0" distB="0" distL="114300" distR="114300" simplePos="0" relativeHeight="251658240" behindDoc="1" locked="0" layoutInCell="1" allowOverlap="1">
            <wp:simplePos x="0" y="0"/>
            <wp:positionH relativeFrom="column">
              <wp:posOffset>3514725</wp:posOffset>
            </wp:positionH>
            <wp:positionV relativeFrom="paragraph">
              <wp:posOffset>234950</wp:posOffset>
            </wp:positionV>
            <wp:extent cx="2447925" cy="1828800"/>
            <wp:effectExtent l="19050" t="0" r="9525" b="0"/>
            <wp:wrapTight wrapText="bothSides">
              <wp:wrapPolygon edited="0">
                <wp:start x="-168" y="0"/>
                <wp:lineTo x="-168" y="21375"/>
                <wp:lineTo x="21684" y="21375"/>
                <wp:lineTo x="21684" y="0"/>
                <wp:lineTo x="-168" y="0"/>
              </wp:wrapPolygon>
            </wp:wrapTight>
            <wp:docPr id="1" name="Picture 1" descr="Emcycle hybrid veh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cycle hybrid vehicle"/>
                    <pic:cNvPicPr>
                      <a:picLocks noChangeAspect="1" noChangeArrowheads="1"/>
                    </pic:cNvPicPr>
                  </pic:nvPicPr>
                  <pic:blipFill>
                    <a:blip r:embed="rId5" cstate="print"/>
                    <a:srcRect/>
                    <a:stretch>
                      <a:fillRect/>
                    </a:stretch>
                  </pic:blipFill>
                  <pic:spPr bwMode="auto">
                    <a:xfrm>
                      <a:off x="0" y="0"/>
                      <a:ext cx="2447925" cy="1828800"/>
                    </a:xfrm>
                    <a:prstGeom prst="rect">
                      <a:avLst/>
                    </a:prstGeom>
                    <a:noFill/>
                    <a:ln w="9525">
                      <a:noFill/>
                      <a:miter lim="800000"/>
                      <a:headEnd/>
                      <a:tailEnd/>
                    </a:ln>
                  </pic:spPr>
                </pic:pic>
              </a:graphicData>
            </a:graphic>
          </wp:anchor>
        </w:drawing>
      </w:r>
      <w:r w:rsidRPr="00E461E6">
        <w:rPr>
          <w:sz w:val="36"/>
          <w:szCs w:val="36"/>
        </w:rPr>
        <w:tab/>
        <w:t>It has three driving options for the driver to</w:t>
      </w:r>
      <w:r w:rsidR="00C31A40">
        <w:rPr>
          <w:sz w:val="36"/>
          <w:szCs w:val="36"/>
        </w:rPr>
        <w:t xml:space="preserve"> choose from. They range from a.m.</w:t>
      </w:r>
      <w:r w:rsidRPr="00E461E6">
        <w:rPr>
          <w:sz w:val="36"/>
          <w:szCs w:val="36"/>
        </w:rPr>
        <w:t xml:space="preserve">, meaning you have energy, to </w:t>
      </w:r>
      <w:proofErr w:type="gramStart"/>
      <w:r w:rsidRPr="00E461E6">
        <w:rPr>
          <w:sz w:val="36"/>
          <w:szCs w:val="36"/>
        </w:rPr>
        <w:t xml:space="preserve">the </w:t>
      </w:r>
      <w:r w:rsidR="00CB5D7A">
        <w:rPr>
          <w:sz w:val="36"/>
          <w:szCs w:val="36"/>
        </w:rPr>
        <w:t xml:space="preserve"> p.m</w:t>
      </w:r>
      <w:proofErr w:type="gramEnd"/>
      <w:r w:rsidR="00CB5D7A">
        <w:rPr>
          <w:sz w:val="36"/>
          <w:szCs w:val="36"/>
        </w:rPr>
        <w:t>.</w:t>
      </w:r>
      <w:r w:rsidRPr="00E461E6">
        <w:rPr>
          <w:sz w:val="36"/>
          <w:szCs w:val="36"/>
        </w:rPr>
        <w:t xml:space="preserve">, meaning you’re </w:t>
      </w:r>
      <w:r w:rsidR="00C31A40">
        <w:rPr>
          <w:sz w:val="36"/>
          <w:szCs w:val="36"/>
        </w:rPr>
        <w:t xml:space="preserve">tired. It can go up to 40 </w:t>
      </w:r>
      <w:r w:rsidR="003C092B">
        <w:rPr>
          <w:sz w:val="36"/>
          <w:szCs w:val="36"/>
        </w:rPr>
        <w:t xml:space="preserve">mph </w:t>
      </w:r>
      <w:r w:rsidRPr="00E461E6">
        <w:rPr>
          <w:sz w:val="36"/>
          <w:szCs w:val="36"/>
        </w:rPr>
        <w:t>and has rollover protection and a 3- point seatbelt so you don’t get injured in minor collisions.</w:t>
      </w:r>
    </w:p>
    <w:p w:rsidR="00616A78" w:rsidRDefault="00616A78" w:rsidP="00616A78">
      <w:pPr>
        <w:spacing w:after="240" w:line="360" w:lineRule="auto"/>
        <w:rPr>
          <w:ins w:id="0" w:author="13gylfet" w:date="2010-02-24T09:49:00Z"/>
          <w:sz w:val="36"/>
          <w:szCs w:val="36"/>
        </w:rPr>
      </w:pPr>
      <w:r w:rsidRPr="00E461E6">
        <w:rPr>
          <w:sz w:val="36"/>
          <w:szCs w:val="36"/>
        </w:rPr>
        <w:tab/>
        <w:t>The Emcycle is not out yet, but when it is, it will have a price tag of over $2,500. It will possibly be out by 2011.</w:t>
      </w:r>
    </w:p>
    <w:p w:rsidR="003C092B" w:rsidRDefault="003C092B" w:rsidP="00616A78">
      <w:pPr>
        <w:spacing w:after="240" w:line="360" w:lineRule="auto"/>
        <w:rPr>
          <w:ins w:id="1" w:author="13gylfet" w:date="2010-02-24T09:49:00Z"/>
          <w:sz w:val="36"/>
          <w:szCs w:val="36"/>
        </w:rPr>
      </w:pPr>
    </w:p>
    <w:p w:rsidR="003C092B" w:rsidRDefault="003C092B" w:rsidP="00616A78">
      <w:pPr>
        <w:spacing w:after="240" w:line="360" w:lineRule="auto"/>
        <w:rPr>
          <w:ins w:id="2" w:author="13gylfet" w:date="2010-02-24T09:49:00Z"/>
          <w:sz w:val="36"/>
          <w:szCs w:val="36"/>
        </w:rPr>
      </w:pPr>
    </w:p>
    <w:p w:rsidR="003C092B" w:rsidRDefault="003C092B" w:rsidP="00616A78">
      <w:pPr>
        <w:spacing w:after="240" w:line="360" w:lineRule="auto"/>
        <w:rPr>
          <w:ins w:id="3" w:author="13gylfet" w:date="2010-02-24T09:53:00Z"/>
          <w:sz w:val="36"/>
          <w:szCs w:val="36"/>
        </w:rPr>
      </w:pPr>
      <w:ins w:id="4" w:author="13gylfet" w:date="2010-02-24T09:49:00Z">
        <w:r>
          <w:rPr>
            <w:sz w:val="36"/>
            <w:szCs w:val="36"/>
          </w:rPr>
          <w:t>Taylor Olsen</w:t>
        </w:r>
      </w:ins>
      <w:ins w:id="5" w:author="13gylfet" w:date="2010-02-24T09:53:00Z">
        <w:r w:rsidR="00CB5D7A">
          <w:rPr>
            <w:sz w:val="36"/>
            <w:szCs w:val="36"/>
          </w:rPr>
          <w:t xml:space="preserve">  </w:t>
        </w:r>
      </w:ins>
    </w:p>
    <w:p w:rsidR="00CB5D7A" w:rsidRPr="00E461E6" w:rsidRDefault="00CB5D7A" w:rsidP="00616A78">
      <w:pPr>
        <w:spacing w:after="240" w:line="360" w:lineRule="auto"/>
        <w:rPr>
          <w:sz w:val="36"/>
          <w:szCs w:val="36"/>
        </w:rPr>
      </w:pPr>
      <w:ins w:id="6" w:author="13gylfet" w:date="2010-02-24T09:53:00Z">
        <w:r>
          <w:rPr>
            <w:sz w:val="36"/>
            <w:szCs w:val="36"/>
          </w:rPr>
          <w:t xml:space="preserve">Matt </w:t>
        </w:r>
        <w:proofErr w:type="spellStart"/>
        <w:r>
          <w:rPr>
            <w:sz w:val="36"/>
            <w:szCs w:val="36"/>
          </w:rPr>
          <w:t>Wiebers</w:t>
        </w:r>
      </w:ins>
      <w:proofErr w:type="spellEnd"/>
    </w:p>
    <w:p w:rsidR="00D31E6C" w:rsidRPr="00D31E6C" w:rsidRDefault="00D31E6C" w:rsidP="00D31E6C">
      <w:pPr>
        <w:tabs>
          <w:tab w:val="left" w:pos="2070"/>
        </w:tabs>
        <w:spacing w:line="240" w:lineRule="auto"/>
        <w:rPr>
          <w:sz w:val="28"/>
          <w:szCs w:val="28"/>
        </w:rPr>
      </w:pPr>
      <w:r>
        <w:rPr>
          <w:sz w:val="48"/>
          <w:szCs w:val="48"/>
        </w:rPr>
        <w:tab/>
      </w:r>
      <w:r w:rsidR="00616A78">
        <w:rPr>
          <w:sz w:val="48"/>
          <w:szCs w:val="48"/>
        </w:rPr>
        <w:tab/>
      </w:r>
      <w:r w:rsidR="00616A78">
        <w:rPr>
          <w:sz w:val="48"/>
          <w:szCs w:val="48"/>
        </w:rPr>
        <w:tab/>
      </w:r>
      <w:r w:rsidR="00616A78">
        <w:rPr>
          <w:sz w:val="48"/>
          <w:szCs w:val="48"/>
        </w:rPr>
        <w:tab/>
      </w:r>
      <w:r w:rsidR="00616A78">
        <w:rPr>
          <w:sz w:val="48"/>
          <w:szCs w:val="48"/>
        </w:rPr>
        <w:tab/>
      </w:r>
      <w:r w:rsidR="00616A78">
        <w:rPr>
          <w:sz w:val="48"/>
          <w:szCs w:val="48"/>
        </w:rPr>
        <w:tab/>
      </w:r>
    </w:p>
    <w:sectPr w:rsidR="00D31E6C" w:rsidRPr="00D31E6C" w:rsidSect="007759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55D4"/>
    <w:rsid w:val="0027568E"/>
    <w:rsid w:val="003C092B"/>
    <w:rsid w:val="00433A1B"/>
    <w:rsid w:val="00574BFA"/>
    <w:rsid w:val="00616A78"/>
    <w:rsid w:val="00775996"/>
    <w:rsid w:val="00A227B1"/>
    <w:rsid w:val="00B455D4"/>
    <w:rsid w:val="00C31A40"/>
    <w:rsid w:val="00CB5D7A"/>
    <w:rsid w:val="00D31E6C"/>
    <w:rsid w:val="00E461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9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27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7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18286-EB0F-4712-8AC8-B981C2CD3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13gylfet</dc:creator>
  <cp:keywords/>
  <dc:description/>
  <cp:lastModifiedBy>13gylfet</cp:lastModifiedBy>
  <cp:revision>2</cp:revision>
  <dcterms:created xsi:type="dcterms:W3CDTF">2010-02-23T15:20:00Z</dcterms:created>
  <dcterms:modified xsi:type="dcterms:W3CDTF">2010-02-24T15:58:00Z</dcterms:modified>
</cp:coreProperties>
</file>